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7F" w:rsidRDefault="00C7307F" w:rsidP="00210894">
      <w:pPr>
        <w:pStyle w:val="Heading1"/>
      </w:pPr>
      <w:r>
        <w:t>CAREFREE TRAVEL NEWS</w:t>
      </w:r>
    </w:p>
    <w:p w:rsidR="00C7307F" w:rsidRDefault="00C7307F" w:rsidP="00C7307F"/>
    <w:p w:rsidR="00C7307F" w:rsidRDefault="00C7307F" w:rsidP="00210894">
      <w:pPr>
        <w:pStyle w:val="Heading2"/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</w:smartTag>
      <w:r>
        <w:t xml:space="preserve"> OFFICE</w:t>
      </w:r>
    </w:p>
    <w:p w:rsidR="00C7307F" w:rsidRDefault="00C7307F" w:rsidP="00210894">
      <w:pPr>
        <w:pStyle w:val="BodyText"/>
      </w:pPr>
      <w:r>
        <w:t xml:space="preserve">Last week saw the opening of our new office in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  <w:r>
          <w:t xml:space="preserve">, </w:t>
        </w:r>
        <w:smartTag w:uri="urn:schemas-microsoft-com:office:smarttags" w:element="country-region">
          <w:r>
            <w:t>Georgia</w:t>
          </w:r>
        </w:smartTag>
      </w:smartTag>
      <w:r>
        <w:t>.  To celebrate the opening, we are offering discount rates on all winter and spring tours.  For details, contact your local Carefree Travel office.</w:t>
      </w:r>
    </w:p>
    <w:p w:rsidR="00C7307F" w:rsidRDefault="00C7307F" w:rsidP="00210894">
      <w:pPr>
        <w:pStyle w:val="Heading2"/>
      </w:pPr>
      <w:smartTag w:uri="urn:schemas-microsoft-com:office:smarttags" w:element="country-region">
        <w:r>
          <w:t>USA</w:t>
        </w:r>
      </w:smartTag>
      <w:r>
        <w:t xml:space="preserve">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C7307F" w:rsidRDefault="00C7307F" w:rsidP="00210894">
      <w:pPr>
        <w:pStyle w:val="BodyText"/>
      </w:pPr>
      <w:r>
        <w:t xml:space="preserve">This month we are highlighting the following tours of the </w:t>
      </w:r>
      <w:smartTag w:uri="urn:schemas-microsoft-com:office:smarttags" w:element="place">
        <w:smartTag w:uri="urn:schemas-microsoft-com:office:smarttags" w:element="country-region">
          <w:r>
            <w:t>USA</w:t>
          </w:r>
        </w:smartTag>
      </w:smartTag>
      <w:r>
        <w:t>:</w:t>
      </w:r>
    </w:p>
    <w:p w:rsidR="00C7307F" w:rsidRDefault="00C7307F" w:rsidP="00210894">
      <w:pPr>
        <w:pStyle w:val="Heading3"/>
      </w:pPr>
      <w:r>
        <w:t>Historic East Coast</w:t>
      </w:r>
    </w:p>
    <w:p w:rsidR="00C7307F" w:rsidRDefault="00C7307F" w:rsidP="00210894">
      <w:pPr>
        <w:pStyle w:val="BodyText"/>
      </w:pPr>
      <w:r>
        <w:t xml:space="preserve">See the famous landmarks of </w:t>
      </w:r>
      <w:smartTag w:uri="urn:schemas-microsoft-com:office:smarttags" w:element="City">
        <w:r>
          <w:t>Boston</w:t>
        </w:r>
      </w:smartTag>
      <w:r>
        <w:t xml:space="preserve">, </w:t>
      </w:r>
      <w:smartTag w:uri="urn:schemas-microsoft-com:office:smarttags" w:element="State">
        <w:r>
          <w:t>New York</w:t>
        </w:r>
      </w:smartTag>
      <w:r>
        <w:t xml:space="preserve">, </w:t>
      </w:r>
      <w:smartTag w:uri="urn:schemas-microsoft-com:office:smarttags" w:element="City">
        <w:r>
          <w:t>Philadelphia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 w:rsidR="00EC3DFA">
          <w:t xml:space="preserve">, </w:t>
        </w:r>
        <w:smartTag w:uri="urn:schemas-microsoft-com:office:smarttags" w:element="State">
          <w:r w:rsidR="00EC3DFA">
            <w:t>D.</w:t>
          </w:r>
          <w:r>
            <w:t>C.</w:t>
          </w:r>
        </w:smartTag>
      </w:smartTag>
      <w:r>
        <w:t xml:space="preserve">  This tour is specially tailored for the history buff.</w:t>
      </w:r>
    </w:p>
    <w:p w:rsidR="00C7307F" w:rsidRDefault="00C7307F" w:rsidP="00210894">
      <w:pPr>
        <w:pStyle w:val="BodyText"/>
      </w:pPr>
      <w:r>
        <w:t>Length of tour:  10 days</w:t>
      </w:r>
    </w:p>
    <w:p w:rsidR="00C7307F" w:rsidRDefault="00C7307F" w:rsidP="00210894">
      <w:pPr>
        <w:pStyle w:val="Heading3"/>
      </w:pPr>
      <w:smartTag w:uri="urn:schemas-microsoft-com:office:smarttags" w:element="place">
        <w:smartTag w:uri="urn:schemas-microsoft-com:office:smarttags" w:element="State">
          <w:r>
            <w:t>Florida</w:t>
          </w:r>
        </w:smartTag>
      </w:smartTag>
      <w:r>
        <w:t xml:space="preserve"> Fling</w:t>
      </w:r>
    </w:p>
    <w:p w:rsidR="00C7307F" w:rsidRDefault="00C7307F" w:rsidP="00210894">
      <w:pPr>
        <w:pStyle w:val="BodyText"/>
      </w:pPr>
      <w:r>
        <w:t xml:space="preserve">Enjoy a week of sun and relaxation.  Included are the cities of </w:t>
      </w:r>
      <w:smartTag w:uri="urn:schemas-microsoft-com:office:smarttags" w:element="City">
        <w:r>
          <w:t>Miami</w:t>
        </w:r>
      </w:smartTag>
      <w:r>
        <w:t xml:space="preserve">, </w:t>
      </w:r>
      <w:smartTag w:uri="urn:schemas-microsoft-com:office:smarttags" w:element="City">
        <w:r>
          <w:t>Fort Lauderdale</w:t>
        </w:r>
      </w:smartTag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Orlando</w:t>
          </w:r>
        </w:smartTag>
      </w:smartTag>
      <w:r>
        <w:t>.  Special winter rates are available.</w:t>
      </w:r>
    </w:p>
    <w:p w:rsidR="00C7307F" w:rsidRDefault="00C7307F" w:rsidP="00210894">
      <w:pPr>
        <w:pStyle w:val="BodyText"/>
      </w:pPr>
      <w:r>
        <w:t>Length of tour:  7 days</w:t>
      </w:r>
    </w:p>
    <w:p w:rsidR="00C7307F" w:rsidRDefault="00C7307F" w:rsidP="00210894">
      <w:pPr>
        <w:pStyle w:val="Heading3"/>
      </w:pPr>
      <w:r>
        <w:t xml:space="preserve">Romantic </w:t>
      </w:r>
      <w:smartTag w:uri="urn:schemas-microsoft-com:office:smarttags" w:element="place">
        <w:smartTag w:uri="urn:schemas-microsoft-com:office:smarttags" w:element="City">
          <w:r>
            <w:t>New Orleans</w:t>
          </w:r>
        </w:smartTag>
      </w:smartTag>
    </w:p>
    <w:p w:rsidR="00C7307F" w:rsidRDefault="00C7307F" w:rsidP="00210894">
      <w:pPr>
        <w:pStyle w:val="BodyText"/>
      </w:pPr>
      <w:r>
        <w:t xml:space="preserve">Stroll through the French Quarter and the Garden District.  Savor the world-famous cuisine.  Take a full-day cruise up the </w:t>
      </w:r>
      <w:smartTag w:uri="urn:schemas-microsoft-com:office:smarttags" w:element="place">
        <w:r>
          <w:t>Mississippi River</w:t>
        </w:r>
      </w:smartTag>
      <w:r>
        <w:t>.</w:t>
      </w:r>
    </w:p>
    <w:p w:rsidR="00C7307F" w:rsidRDefault="00C7307F" w:rsidP="00210894">
      <w:pPr>
        <w:pStyle w:val="BodyText"/>
      </w:pPr>
      <w:r>
        <w:t>Length of tour:  5 days</w:t>
      </w:r>
    </w:p>
    <w:p w:rsidR="00C7307F" w:rsidRDefault="00C7307F" w:rsidP="00210894">
      <w:pPr>
        <w:pStyle w:val="Heading3"/>
      </w:pPr>
      <w:r>
        <w:t xml:space="preserve">Best of </w:t>
      </w:r>
      <w:smartTag w:uri="urn:schemas-microsoft-com:office:smarttags" w:element="place">
        <w:smartTag w:uri="urn:schemas-microsoft-com:office:smarttags" w:element="State">
          <w:r>
            <w:t>California</w:t>
          </w:r>
        </w:smartTag>
      </w:smartTag>
    </w:p>
    <w:p w:rsidR="00C7307F" w:rsidRDefault="00C7307F" w:rsidP="00210894">
      <w:pPr>
        <w:pStyle w:val="BodyText"/>
      </w:pPr>
      <w:r>
        <w:t xml:space="preserve">See the many and varied attractions of this vibrant state – from </w:t>
      </w:r>
      <w:smartTag w:uri="urn:schemas-microsoft-com:office:smarttags" w:element="City">
        <w:r>
          <w:t>San Diego</w:t>
        </w:r>
      </w:smartTag>
      <w:r>
        <w:t xml:space="preserve"> and </w:t>
      </w:r>
      <w:smartTag w:uri="urn:schemas-microsoft-com:office:smarttags" w:element="City">
        <w:r>
          <w:t>Los Angeles</w:t>
        </w:r>
      </w:smartTag>
      <w:r>
        <w:t xml:space="preserve"> in the south to </w:t>
      </w:r>
      <w:smartTag w:uri="urn:schemas-microsoft-com:office:smarttags" w:element="City">
        <w:r>
          <w:t>Monterey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San Francisco</w:t>
          </w:r>
        </w:smartTag>
      </w:smartTag>
      <w:r>
        <w:t xml:space="preserve"> in the north.</w:t>
      </w:r>
    </w:p>
    <w:p w:rsidR="00C7307F" w:rsidRDefault="00C7307F" w:rsidP="00210894">
      <w:pPr>
        <w:pStyle w:val="BodyText"/>
      </w:pPr>
      <w:r>
        <w:t>Length of tour:  14 days</w:t>
      </w:r>
    </w:p>
    <w:p w:rsidR="00C7307F" w:rsidRDefault="00C7307F" w:rsidP="00210894">
      <w:pPr>
        <w:pStyle w:val="Heading3"/>
      </w:pPr>
      <w:r>
        <w:t>Northwest Adventure</w:t>
      </w:r>
    </w:p>
    <w:p w:rsidR="00C7307F" w:rsidRDefault="00C7307F" w:rsidP="00210894">
      <w:pPr>
        <w:pStyle w:val="BodyText"/>
      </w:pPr>
      <w:r>
        <w:t xml:space="preserve">Explore one of the most beautiful areas of </w:t>
      </w:r>
      <w:smartTag w:uri="urn:schemas-microsoft-com:office:smarttags" w:element="place">
        <w:r>
          <w:t>North America</w:t>
        </w:r>
      </w:smartTag>
      <w:r>
        <w:t xml:space="preserve">.  Included are the cities of </w:t>
      </w:r>
      <w:smartTag w:uri="urn:schemas-microsoft-com:office:smarttags" w:element="City">
        <w:r>
          <w:t>Portland</w:t>
        </w:r>
      </w:smartTag>
      <w:r>
        <w:t xml:space="preserve">, </w:t>
      </w:r>
      <w:smartTag w:uri="urn:schemas-microsoft-com:office:smarttags" w:element="City">
        <w:r>
          <w:t>Seattle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Vancouver</w:t>
          </w:r>
        </w:smartTag>
        <w:r>
          <w:t xml:space="preserve">, </w:t>
        </w:r>
        <w:smartTag w:uri="urn:schemas-microsoft-com:office:smarttags" w:element="State">
          <w:r>
            <w:t>British Columbia</w:t>
          </w:r>
        </w:smartTag>
      </w:smartTag>
      <w:r>
        <w:t>.</w:t>
      </w:r>
    </w:p>
    <w:p w:rsidR="00F93301" w:rsidRDefault="00C7307F" w:rsidP="00210894">
      <w:pPr>
        <w:pStyle w:val="BodyText"/>
      </w:pPr>
      <w:r>
        <w:t>Length of tour:  7 days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efaultTabStop w:val="720"/>
  <w:noPunctuationKerning/>
  <w:characterSpacingControl w:val="doNotCompress"/>
  <w:compat/>
  <w:rsids>
    <w:rsidRoot w:val="00C7307F"/>
    <w:rsid w:val="00092C65"/>
    <w:rsid w:val="0016267E"/>
    <w:rsid w:val="001F6CAB"/>
    <w:rsid w:val="0020212B"/>
    <w:rsid w:val="00210894"/>
    <w:rsid w:val="00234EF4"/>
    <w:rsid w:val="00245BA3"/>
    <w:rsid w:val="002A751D"/>
    <w:rsid w:val="003E3BFB"/>
    <w:rsid w:val="003F7D78"/>
    <w:rsid w:val="004262B8"/>
    <w:rsid w:val="004B63D6"/>
    <w:rsid w:val="004D12F8"/>
    <w:rsid w:val="005632D9"/>
    <w:rsid w:val="005A58A1"/>
    <w:rsid w:val="005B764D"/>
    <w:rsid w:val="00664494"/>
    <w:rsid w:val="007E7E23"/>
    <w:rsid w:val="00887D78"/>
    <w:rsid w:val="00896617"/>
    <w:rsid w:val="008F2F10"/>
    <w:rsid w:val="009510E5"/>
    <w:rsid w:val="009557DF"/>
    <w:rsid w:val="00AF7A38"/>
    <w:rsid w:val="00C07716"/>
    <w:rsid w:val="00C7307F"/>
    <w:rsid w:val="00D26690"/>
    <w:rsid w:val="00D43505"/>
    <w:rsid w:val="00D648F9"/>
    <w:rsid w:val="00DA0CEF"/>
    <w:rsid w:val="00E22DC0"/>
    <w:rsid w:val="00E55928"/>
    <w:rsid w:val="00E95DD2"/>
    <w:rsid w:val="00EC3DFA"/>
    <w:rsid w:val="00F45060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10894"/>
    <w:pPr>
      <w:keepNext/>
      <w:spacing w:after="12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F45060"/>
    <w:pPr>
      <w:keepNext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22DC0"/>
    <w:pPr>
      <w:keepNext/>
      <w:spacing w:before="240" w:after="12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21089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Newsletter</vt:lpstr>
    </vt:vector>
  </TitlesOfParts>
  <Company> 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Newsletter</dc:title>
  <dc:subject/>
  <dc:creator>Jim Hill</dc:creator>
  <cp:keywords/>
  <dc:description/>
  <cp:lastModifiedBy>oran</cp:lastModifiedBy>
  <cp:revision>2</cp:revision>
  <dcterms:created xsi:type="dcterms:W3CDTF">2008-03-31T15:46:00Z</dcterms:created>
  <dcterms:modified xsi:type="dcterms:W3CDTF">2008-03-31T15:46:00Z</dcterms:modified>
</cp:coreProperties>
</file>